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7B75F">
      <w:pPr>
        <w:adjustRightInd/>
        <w:snapToGrid/>
        <w:jc w:val="center"/>
        <w:rPr>
          <w:rFonts w:ascii="Times New Roman" w:hAnsi="Times New Roman" w:cs="Times New Roman" w:eastAsiaTheme="minorEastAsia"/>
          <w:b/>
          <w:bCs/>
          <w:sz w:val="28"/>
          <w:szCs w:val="28"/>
        </w:rPr>
      </w:pPr>
      <w:r>
        <w:rPr>
          <w:rFonts w:hint="eastAsia" w:ascii="Times New Roman" w:hAnsi="Times New Roman" w:cs="Times New Roman" w:eastAsiaTheme="minorEastAsia"/>
          <w:b/>
          <w:bCs/>
          <w:sz w:val="28"/>
          <w:szCs w:val="28"/>
        </w:rPr>
        <w:t>参数1</w:t>
      </w:r>
      <w:r>
        <w:rPr>
          <w:rFonts w:hint="eastAsia" w:ascii="Times New Roman" w:hAnsi="Times New Roman" w:cs="Times New Roman" w:eastAsiaTheme="minorEastAsia"/>
          <w:b/>
          <w:bCs/>
          <w:sz w:val="28"/>
          <w:szCs w:val="28"/>
          <w:lang w:val="en-US" w:eastAsia="zh-CN"/>
        </w:rPr>
        <w:t>6</w:t>
      </w:r>
      <w:r>
        <w:rPr>
          <w:rFonts w:hint="eastAsia" w:ascii="Times New Roman" w:hAnsi="Times New Roman" w:cs="Times New Roman" w:eastAsiaTheme="minorEastAsia"/>
          <w:b/>
          <w:bCs/>
          <w:sz w:val="28"/>
          <w:szCs w:val="28"/>
        </w:rPr>
        <w:t>:混凝土结构</w:t>
      </w:r>
    </w:p>
    <w:p w14:paraId="60D28E47"/>
    <w:p w14:paraId="08A920AC">
      <w:pPr>
        <w:pStyle w:val="8"/>
        <w:tabs>
          <w:tab w:val="left" w:pos="337"/>
        </w:tabs>
        <w:adjustRightInd/>
        <w:snapToGrid/>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5B57290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1、《省交通综合执法局关于印发江苏省公路水运工程结构施工期耐久水平评价标准的函》（苏交执法质函〔2022〕210号）中要求，混凝土28天碳化深度值应不大于（      ）。</w:t>
      </w:r>
    </w:p>
    <w:p w14:paraId="675B8F6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A、0.5mm                              B、1.0mm    </w:t>
      </w:r>
    </w:p>
    <w:p w14:paraId="39CD8A0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C、1.5mm                              D、2.0mm</w:t>
      </w:r>
    </w:p>
    <w:p w14:paraId="1D35B10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w:t>
      </w:r>
      <w:r>
        <w:rPr>
          <w:rFonts w:hint="eastAsia" w:ascii="Times New Roman" w:hAnsi="Times New Roman" w:cs="Times New Roman"/>
          <w:sz w:val="24"/>
          <w:szCs w:val="24"/>
          <w:lang w:val="en-US" w:eastAsia="zh-CN" w:bidi="ar-SA"/>
        </w:rPr>
        <w:t>A</w:t>
      </w:r>
    </w:p>
    <w:p w14:paraId="0966FE2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F30158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2、用超声法进行不密实区、 空洞或混凝土结合面质量检测时，测点间距不宜为（      ）。</w:t>
      </w:r>
    </w:p>
    <w:p w14:paraId="7D38844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A、100mm                           B、200mm   </w:t>
      </w:r>
    </w:p>
    <w:p w14:paraId="02B59D5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C、300mm                           D、500mm</w:t>
      </w:r>
    </w:p>
    <w:p w14:paraId="0C6254F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33628EA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70878D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3、测试钢筋混凝土受拉构件应力应测试（      ）。</w:t>
      </w:r>
    </w:p>
    <w:p w14:paraId="404861C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A、受拉混凝土表面应变               B、受拉钢筋应变    </w:t>
      </w:r>
    </w:p>
    <w:p w14:paraId="4B11110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C、受压混凝土应变                   D、受压钢筋应变</w:t>
      </w:r>
    </w:p>
    <w:p w14:paraId="68C658B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1C470A6D">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C67C12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4、配筋混凝土构件钢筋锈蚀引起混凝土剥落，钢筋外露，表面有膨胀薄锈层或坑蚀，钢筋截面至少应折减（      ）。</w:t>
      </w:r>
    </w:p>
    <w:p w14:paraId="27982EF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B、3%     </w:t>
      </w:r>
    </w:p>
    <w:p w14:paraId="636AC36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                              D、5%</w:t>
      </w:r>
    </w:p>
    <w:p w14:paraId="11D7EB9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6851F1E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AB9722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5、评定基准期内桥梁结构质量状况进一步衰退恶化产生的不利影响称之为（      ）。</w:t>
      </w:r>
    </w:p>
    <w:p w14:paraId="46A021A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A、冲击系数                         B、恶化系数    </w:t>
      </w:r>
    </w:p>
    <w:p w14:paraId="275BF53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C、折减系数                         D、分布系数</w:t>
      </w:r>
    </w:p>
    <w:p w14:paraId="0DDC072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4D0BC69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57CDD9F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6、后张法预应力混凝土构件，孔道压浆材料中氯离子含量不应超过胶凝材料总量的（      ）。</w:t>
      </w:r>
    </w:p>
    <w:p w14:paraId="42D705D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A、0.05%                           B、0.06%    </w:t>
      </w:r>
    </w:p>
    <w:p w14:paraId="0F2F5CB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C、1.0%                            D、1.2%</w:t>
      </w:r>
    </w:p>
    <w:p w14:paraId="270430E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66D584C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854C01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7、评定混凝土桥梁钢筋发生锈蚀活性的指标为（      ）。</w:t>
      </w:r>
    </w:p>
    <w:p w14:paraId="66069DC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A、电位                            B、氯离子含量    </w:t>
      </w:r>
    </w:p>
    <w:p w14:paraId="5659B90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C、电阻率                          D、碳化</w:t>
      </w:r>
    </w:p>
    <w:p w14:paraId="4B1BFB6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B87E78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7C8C78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8、混凝土中钢筋锈蚀电位的检测方法应采用（      ）。</w:t>
      </w:r>
    </w:p>
    <w:p w14:paraId="3E7E098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A、半电池电位法                     B、滴定条法    </w:t>
      </w:r>
    </w:p>
    <w:p w14:paraId="6C9A8DE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C、四电极法                         D、惠斯顿电桥法</w:t>
      </w:r>
    </w:p>
    <w:p w14:paraId="0043DD3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68A8DA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C681CA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9、钻孔对测法适用于大体积混凝土，预计深度在（      ）以上的裂缝检测。</w:t>
      </w:r>
    </w:p>
    <w:p w14:paraId="0322A4B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A、100mm                           B、200mm       </w:t>
      </w:r>
    </w:p>
    <w:p w14:paraId="511F04C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C、500mm                           D、1000mm</w:t>
      </w:r>
    </w:p>
    <w:p w14:paraId="2E06702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480859CF">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36A406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10、混凝土超声波检测仪换能器的标称频率宜在（      ）范围内。</w:t>
      </w:r>
    </w:p>
    <w:p w14:paraId="7813D01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A、5~100kHz                         B、50~100kHz     </w:t>
      </w:r>
    </w:p>
    <w:p w14:paraId="1E357FF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C、5~500kHz                         D、50~500kHz </w:t>
      </w:r>
    </w:p>
    <w:p w14:paraId="057B0A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5C55C14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0E3A0B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11、钢筋锈蚀半电池电位法检测环境温度在（      ）之外时，应进行温度修正。</w:t>
      </w:r>
    </w:p>
    <w:p w14:paraId="201E95A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A、22±5℃                          B、20±5℃       </w:t>
      </w:r>
    </w:p>
    <w:p w14:paraId="179A99D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C、23±5℃                          D、20±3℃</w:t>
      </w:r>
    </w:p>
    <w:p w14:paraId="210C16B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67CFFC89">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1180B5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12、硬化混凝土中水溶性氯离子含量测试方法，硝酸溶液配制步骤：量取（      ）分析纯硝酸缓慢加入到约800mL蒸馏水中。</w:t>
      </w:r>
    </w:p>
    <w:p w14:paraId="46AD727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A、56mL                             B、63mL       </w:t>
      </w:r>
    </w:p>
    <w:p w14:paraId="0278780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C、65mL                             D、80mL</w:t>
      </w:r>
    </w:p>
    <w:p w14:paraId="62A07EF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42332026">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E65238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13、桥梁结构实际承载力评定方法包括荷载试验和（      ）两种形式。</w:t>
      </w:r>
    </w:p>
    <w:p w14:paraId="4911B89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A、技术状况检测               </w:t>
      </w:r>
    </w:p>
    <w:p w14:paraId="47E2F63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B、桥梁的承载力检算</w:t>
      </w:r>
    </w:p>
    <w:p w14:paraId="690D27E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C、在技术状况检测的基础上进行承载力检算</w:t>
      </w:r>
    </w:p>
    <w:p w14:paraId="38C1778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D、根据定期检查获取的资料进行承载力评定</w:t>
      </w:r>
    </w:p>
    <w:p w14:paraId="71144ED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3224AA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597B95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14、对在用桥梁进行承载力评定，应按（      ）和正常使用极限状态两种方式进行检算。</w:t>
      </w:r>
    </w:p>
    <w:p w14:paraId="68AD5CE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A、承载能力极限状态                  B、线弹性工作状态</w:t>
      </w:r>
    </w:p>
    <w:p w14:paraId="5DD1C2C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C、容许应力                          D、安全系数法</w:t>
      </w:r>
    </w:p>
    <w:p w14:paraId="532A940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E7FA23B">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17F843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15、公路桥梁荷载试验中，主要测点在控制荷载工况下的横向增大系数E值越小，说明（      ）。</w:t>
      </w:r>
    </w:p>
    <w:p w14:paraId="54009A4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A、横向联系构造越薄弱               B、横向联系构造越可靠</w:t>
      </w:r>
    </w:p>
    <w:p w14:paraId="362AB31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C、荷载横向分布越不均匀             D、横向联系构造越不可靠</w:t>
      </w:r>
    </w:p>
    <w:p w14:paraId="1F2630E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172F182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4BEBB9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16、对于大跨柔性桥梁固有频率测试，动载试验中采用（      ）的适用性更好。</w:t>
      </w:r>
    </w:p>
    <w:p w14:paraId="276AB57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A、环境随机激振法                   B、行车激振法     </w:t>
      </w:r>
    </w:p>
    <w:p w14:paraId="242FF39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C、跳车激振法                       D、起振机激振法</w:t>
      </w:r>
    </w:p>
    <w:p w14:paraId="5E9FB56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FFE0A7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FE3D12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17、桥梁装配式梁（板）施工中，预制构件吊运时混凝土强度应符合设计要求。设计无要求时，不得低于设计强度的（      ）。</w:t>
      </w:r>
    </w:p>
    <w:p w14:paraId="0EE9A6B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A、50%                              B、75%    </w:t>
      </w:r>
    </w:p>
    <w:p w14:paraId="21DC2DF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C、90%                              D、100%</w:t>
      </w:r>
    </w:p>
    <w:p w14:paraId="16DC6AA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20F416D5">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F1CA98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18、对于已建成的斜拉桥，适宜采用下面哪种方式进行索力监测（      ）。</w:t>
      </w:r>
    </w:p>
    <w:p w14:paraId="2DFA4B5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A、电桥式压力环                     B、振弦式锚索计</w:t>
      </w:r>
    </w:p>
    <w:p w14:paraId="2ADAA7D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C、光纤式锚索计                     D、采用振动法安装加速度传感器测定</w:t>
      </w:r>
    </w:p>
    <w:p w14:paraId="21662AF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678A23BC">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989C86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19、下面那一项不是桥梁健康监测的主要功能（      ） 。</w:t>
      </w:r>
    </w:p>
    <w:p w14:paraId="68B24E2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A、结构监测                        B、损伤识别     </w:t>
      </w:r>
    </w:p>
    <w:p w14:paraId="75D8E5F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C、荷载试验                        D、状况评估 </w:t>
      </w:r>
    </w:p>
    <w:p w14:paraId="1CFBEFF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83143C7">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501DE7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20、桥梁健康监测的主要内容为（      ）。 </w:t>
      </w:r>
    </w:p>
    <w:p w14:paraId="13C1604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A、外部环境监测，通行荷载监测，结构关键部位内力监测，结构几何形态监测，结构自振特性监测，结构损伤情况监测等</w:t>
      </w:r>
    </w:p>
    <w:p w14:paraId="7C96D80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B、风载、应力、挠度、几何变位、自振频率</w:t>
      </w:r>
    </w:p>
    <w:p w14:paraId="41EAA81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C、外观检查、病害识别、技术状况评定</w:t>
      </w:r>
    </w:p>
    <w:p w14:paraId="6240281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D、主要材质特性、承载能力评定</w:t>
      </w:r>
    </w:p>
    <w:p w14:paraId="524EE61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7DE54E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76CEE0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21、对于连续刚构桥梁外部环境监测的最重要内容为（      ）。</w:t>
      </w:r>
    </w:p>
    <w:p w14:paraId="7FD8507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A、风速、风向                         B、温度    </w:t>
      </w:r>
    </w:p>
    <w:p w14:paraId="58F3510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C、湿度                               D、降雨量 </w:t>
      </w:r>
    </w:p>
    <w:p w14:paraId="0978BAB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79F95E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047C60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22、下列哪项不是桥梁结构关键部位内力主要监测内容（      ）。</w:t>
      </w:r>
    </w:p>
    <w:p w14:paraId="1C85742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A、斜拉桥索力                         B、梁式桥主梁跨中截面应力</w:t>
      </w:r>
    </w:p>
    <w:p w14:paraId="46C4F18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C、钢管混凝土拱桥的拱脚截面应力       D、梁式桥桥墩内力</w:t>
      </w:r>
    </w:p>
    <w:p w14:paraId="0C7386B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4703E1D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AFABF6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23、不属于桥梁现场荷载试验的内容是（      ）。</w:t>
      </w:r>
    </w:p>
    <w:p w14:paraId="008DC04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A、静应变、静挠度、裂缝测试</w:t>
      </w:r>
    </w:p>
    <w:p w14:paraId="5915AF4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B、试验荷载作用下，桥梁结构异常现象观测</w:t>
      </w:r>
    </w:p>
    <w:p w14:paraId="2FF1B73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C、桥梁结构抗疲劳性能测试</w:t>
      </w:r>
    </w:p>
    <w:p w14:paraId="670FAE4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D、桥梁动力（自振）特性和行车动力反应测试</w:t>
      </w:r>
    </w:p>
    <w:p w14:paraId="5F9D8AB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39DFA62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53F558C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24、简支梁桥跨中截面静力加载试验，试验计算时须取用（      ）作为控制内力进行活载效应计算，并使荷载效率满足要求。</w:t>
      </w:r>
    </w:p>
    <w:p w14:paraId="03DF464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A、剪力                              B、轴力    </w:t>
      </w:r>
    </w:p>
    <w:p w14:paraId="065B3F0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C、弯矩                              D、压力</w:t>
      </w:r>
    </w:p>
    <w:p w14:paraId="758ECC7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247871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D155EB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25、（      ）属于结构动力（自振）特性参数。 </w:t>
      </w:r>
    </w:p>
    <w:p w14:paraId="0AD457C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A、动应变                           B、振型     </w:t>
      </w:r>
    </w:p>
    <w:p w14:paraId="07E017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C、动挠度                           D、加速度</w:t>
      </w:r>
    </w:p>
    <w:p w14:paraId="3AF966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1FA0DB70"/>
    <w:p w14:paraId="389BF1B3"/>
    <w:p w14:paraId="519442DB">
      <w:pPr>
        <w:widowControl/>
        <w:adjustRightInd/>
        <w:snapToGrid/>
        <w:spacing w:line="240" w:lineRule="auto"/>
        <w:jc w:val="left"/>
      </w:pPr>
      <w:r>
        <w:br w:type="page"/>
      </w:r>
    </w:p>
    <w:p w14:paraId="3FD5BBCD">
      <w:pPr>
        <w:pStyle w:val="8"/>
        <w:tabs>
          <w:tab w:val="left" w:pos="337"/>
        </w:tabs>
        <w:adjustRightInd/>
        <w:snapToGrid/>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 多选题</w:t>
      </w:r>
    </w:p>
    <w:p w14:paraId="6107654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1、芯样试件内不宜含有钢筋，如不能满足此项要求，试件应符合下列要求（　　　）。</w:t>
      </w:r>
    </w:p>
    <w:p w14:paraId="73C4D33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A、标准芯样试样，每个试样内直径小于10mm的钢筋不得多于2根</w:t>
      </w:r>
    </w:p>
    <w:p w14:paraId="60E7EC4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B、公称直径小于100mm的芯样，每个试件内最多只允许有一根直径小于10mm的钢筋</w:t>
      </w:r>
    </w:p>
    <w:p w14:paraId="3C61219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C、芯样内的钢筋应与芯样试件的轴线基本垂直并离开端面5mm以上</w:t>
      </w:r>
    </w:p>
    <w:p w14:paraId="75533D2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D、芯样有裂缝或有其他较大缺陷</w:t>
      </w:r>
    </w:p>
    <w:p w14:paraId="155D049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2C84DF9B">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083083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2、混凝土超声检测的换能器频率选择主要与哪些因素有关（     ）。</w:t>
      </w:r>
    </w:p>
    <w:p w14:paraId="3DDFD83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A、混凝土强度等级                   B、混凝土测试断面尺寸</w:t>
      </w:r>
    </w:p>
    <w:p w14:paraId="4F76777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C、混凝土探测距离                   D、混凝土含水率</w:t>
      </w:r>
    </w:p>
    <w:p w14:paraId="0ED2127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2C1AE081">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E23921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3、依据《桥梁混凝土结构无损检测技术规程》T/CECS G：J50-01-2019，使用半电池电位法检测桥梁结构钢筋锈蚀点位时；当测点读数显示变动不超过（     ）mV，重复测读的差异不超过（     ）mV时，可视为稳定。</w:t>
      </w:r>
    </w:p>
    <w:p w14:paraId="55F5E58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B、10           </w:t>
      </w:r>
    </w:p>
    <w:p w14:paraId="55A7BB3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C、20                               D、5</w:t>
      </w:r>
    </w:p>
    <w:p w14:paraId="1EC7194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5721BE3D">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48C174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4、目前焊缝无损探伤常用方法包括（      ）。</w:t>
      </w:r>
    </w:p>
    <w:p w14:paraId="7865A3F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A、超声波检测                      B、射线检测      </w:t>
      </w:r>
    </w:p>
    <w:p w14:paraId="4D65046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C、磁粉检测                        D、渗透检测 </w:t>
      </w:r>
    </w:p>
    <w:p w14:paraId="3767FEC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2BA5D3B6">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3B7C88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5、对于探测&gt;1.3m的混凝土结构，宜采用（      ）Hz 的雷达天线探测。</w:t>
      </w:r>
    </w:p>
    <w:p w14:paraId="2FBF2C9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A、200M                          B、100M                </w:t>
      </w:r>
    </w:p>
    <w:p w14:paraId="0C94D3F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C、800M                          D、1.5G</w:t>
      </w:r>
    </w:p>
    <w:p w14:paraId="449453F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09651AA6">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6BBFA7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6、目前的回弹曲线不适应下列（      ）情况 。</w:t>
      </w:r>
    </w:p>
    <w:p w14:paraId="74848ED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A、特殊成型的混凝土                B、浸水混凝土   </w:t>
      </w:r>
    </w:p>
    <w:p w14:paraId="1C69496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C、薄壁混凝土构件                  D、大体积混凝土</w:t>
      </w:r>
    </w:p>
    <w:p w14:paraId="0E324A0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3A4F3601">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BD78C1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7、钢筋锈蚀电位现场检测时，测试成果准确度的影响因素包括（      ）。</w:t>
      </w:r>
    </w:p>
    <w:p w14:paraId="672561D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A、混凝土含水率                    B、环境温度       </w:t>
      </w:r>
    </w:p>
    <w:p w14:paraId="20280E2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C、混凝土强度                      D、混凝土保护层电阻     </w:t>
      </w:r>
    </w:p>
    <w:p w14:paraId="3BB4218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0877CBDC">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6D45BC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8、混凝土氯离子含量测试方法主要包括（      ）。</w:t>
      </w:r>
    </w:p>
    <w:p w14:paraId="4BD215F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A、半电池电位法                     B、试验室化学分析法</w:t>
      </w:r>
    </w:p>
    <w:p w14:paraId="55A0BC5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C、电磁法                           D、氯离子快速检测法</w:t>
      </w:r>
    </w:p>
    <w:p w14:paraId="1266C7E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0C1092E9">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2E0B6E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9、钢筋混凝土梁钢筋保护层厚度检测时，应注意（       ）。</w:t>
      </w:r>
    </w:p>
    <w:p w14:paraId="31D4C57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A、应对全部底排纵向受力钢筋的保护层厚度进行检验</w:t>
      </w:r>
    </w:p>
    <w:p w14:paraId="4AA7ECC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B、对于每根钢筋，应在有代表性的部位测量</w:t>
      </w:r>
    </w:p>
    <w:p w14:paraId="2732540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C、应抽取不少于6根纵向受力钢筋的保护层厚度进行检验</w:t>
      </w:r>
    </w:p>
    <w:p w14:paraId="50CE2E9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D、纵向受力钢筋的保护层厚度检验比例不宜小于30%</w:t>
      </w:r>
    </w:p>
    <w:p w14:paraId="10DE2A7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3610591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C35DDB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10、混凝土中碱性集料反应（       ）。</w:t>
      </w:r>
    </w:p>
    <w:p w14:paraId="29873E4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A、属于化学反应                     B、对钢筋有侵蚀作用</w:t>
      </w:r>
    </w:p>
    <w:p w14:paraId="446BDA6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C、可在钢筋表面生成致密氧化膜       D、可导致混凝土</w:t>
      </w:r>
      <w:ins w:id="0" w:author="mofey" w:date="2025-09-02T16:26:51Z">
        <w:r>
          <w:rPr>
            <w:rFonts w:hint="eastAsia" w:ascii="Times New Roman" w:hAnsi="Times New Roman" w:cs="Times New Roman"/>
            <w:sz w:val="24"/>
            <w:szCs w:val="24"/>
            <w:lang w:val="en-US" w:eastAsia="zh-CN" w:bidi="ar-SA"/>
          </w:rPr>
          <w:t>胀</w:t>
        </w:r>
      </w:ins>
      <w:r>
        <w:rPr>
          <w:rFonts w:hint="eastAsia" w:ascii="Times New Roman" w:hAnsi="Times New Roman" w:cs="Times New Roman"/>
          <w:sz w:val="24"/>
          <w:szCs w:val="24"/>
          <w:lang w:val="en-US" w:eastAsia="zh-CN" w:bidi="ar-SA"/>
        </w:rPr>
        <w:t>涨裂</w:t>
      </w:r>
      <w:bookmarkStart w:id="0" w:name="_GoBack"/>
      <w:bookmarkEnd w:id="0"/>
    </w:p>
    <w:p w14:paraId="78A6108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【答案】：AD </w:t>
      </w:r>
    </w:p>
    <w:p w14:paraId="15D61CD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521C098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11、混凝土桥梁钢筋锈蚀电位评定标度为（     ）时，应测量混凝土中氯离子含量及其分布。</w:t>
      </w:r>
    </w:p>
    <w:p w14:paraId="0E82AD2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B、3         </w:t>
      </w:r>
    </w:p>
    <w:p w14:paraId="18A6D2E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C、4                                D、5         </w:t>
      </w:r>
    </w:p>
    <w:p w14:paraId="52F553E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28A0FEB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359847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12、下列选项中，可采用超声波方法检测的项目是（     ）。</w:t>
      </w:r>
    </w:p>
    <w:p w14:paraId="4FEC516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A、混凝土强度                       B、裂缝深度      </w:t>
      </w:r>
    </w:p>
    <w:p w14:paraId="5C3C4B2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C、钢筋锈蚀电位                     D、基桩完整性</w:t>
      </w:r>
    </w:p>
    <w:p w14:paraId="101B392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ABD </w:t>
      </w:r>
    </w:p>
    <w:p w14:paraId="688C75C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F8FBC0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13、有害物质侵入混凝土将会影响结构的耐久性，以下关于有害物质描述正确的有（     ）。</w:t>
      </w:r>
    </w:p>
    <w:p w14:paraId="782CEC6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A、氯离子的侵入可引起并加速钢筋的锈蚀</w:t>
      </w:r>
    </w:p>
    <w:p w14:paraId="6E75E42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B、硫酸盐的侵入可使混凝土成为易碎松散状态、强度下降</w:t>
      </w:r>
    </w:p>
    <w:p w14:paraId="3BBDFFE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C、碱的侵入在集料具有碱活性时，引起碱—集料反应破坏</w:t>
      </w:r>
    </w:p>
    <w:p w14:paraId="030E73F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D、碳的侵入可引起混凝土强度降低</w:t>
      </w:r>
    </w:p>
    <w:p w14:paraId="5C83B60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3EB0895">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C77A498">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4F24B7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14、建设方组织的现场质量抽查采用回弹法，发现预制混凝土T梁强度不满足设计要求，要求第三方检测单位复测，可采用（  　　）。</w:t>
      </w:r>
    </w:p>
    <w:p w14:paraId="569AF5F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A、回弹法结合取芯修正法             B、回弹法结合预留试块修正 </w:t>
      </w:r>
    </w:p>
    <w:p w14:paraId="0CA6344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C、超声法                           D、钻芯法</w:t>
      </w:r>
    </w:p>
    <w:p w14:paraId="5F303CE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【答案】：ABD </w:t>
      </w:r>
    </w:p>
    <w:p w14:paraId="589DD4E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9FD20A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15、当混凝土中各组成材料引入氯离子含量超过规定值时，应采取的防腐措施有（　　　）。</w:t>
      </w:r>
    </w:p>
    <w:p w14:paraId="537FF72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A、掺加阻锈剂                        B、增大保护层厚度</w:t>
      </w:r>
    </w:p>
    <w:p w14:paraId="0252656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C、改善环境条件                      D、增加钢筋用量</w:t>
      </w:r>
    </w:p>
    <w:p w14:paraId="2E08317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0B5DE23F">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BBD50B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16、超声回弹综合法检测混凝土强度，超声测试的方式有（      ）。</w:t>
      </w:r>
    </w:p>
    <w:p w14:paraId="463B841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A、斜测法                            B、对测法</w:t>
      </w:r>
    </w:p>
    <w:p w14:paraId="03F9C10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C、角测法                            D、单面平测法</w:t>
      </w:r>
    </w:p>
    <w:p w14:paraId="1F6F052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【答案】：BCD </w:t>
      </w:r>
    </w:p>
    <w:p w14:paraId="0126952C">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0357C3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17、混凝土收缩易引起混凝土构件（　　  ）。</w:t>
      </w:r>
    </w:p>
    <w:p w14:paraId="60A6BC0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A、剥落                              B、产生裂缝     </w:t>
      </w:r>
    </w:p>
    <w:p w14:paraId="3C5B49C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C、降低耐久性                        D、产生应力损失</w:t>
      </w:r>
    </w:p>
    <w:p w14:paraId="152AD7C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27A49768">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051276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18、超声法检测，判断混凝土存在内部缺陷的判据有（      ）。</w:t>
      </w:r>
    </w:p>
    <w:p w14:paraId="5C1A1E1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A、声时变长                          B、接收首波能量衰减</w:t>
      </w:r>
    </w:p>
    <w:p w14:paraId="67CFABF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C、接收频率降低                      D、接收波形畸变</w:t>
      </w:r>
    </w:p>
    <w:p w14:paraId="2504623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33BB56C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4FC44F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19、超声—回弹法与超声法相比，超声回弹综合法具有以下优点（　　  ）。</w:t>
      </w:r>
    </w:p>
    <w:p w14:paraId="4CEF890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A、受混凝土含水率和龄期的影响小</w:t>
      </w:r>
    </w:p>
    <w:p w14:paraId="1C69D48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B、对测试面要求低</w:t>
      </w:r>
    </w:p>
    <w:p w14:paraId="230BDF5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C、能够较全面反映结构混凝土实际质量，测试精度高</w:t>
      </w:r>
    </w:p>
    <w:p w14:paraId="1984F13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D、简便快捷</w:t>
      </w:r>
    </w:p>
    <w:p w14:paraId="1C25A8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6BC5312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6FB1DA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20、混凝土裂缝深度检测方法包括（      ）</w:t>
      </w:r>
    </w:p>
    <w:p w14:paraId="2300B45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A、单面平测法                       B、双面对测法     </w:t>
      </w:r>
    </w:p>
    <w:p w14:paraId="6AAE496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C、角测法                           D、钻孔对测法</w:t>
      </w:r>
    </w:p>
    <w:p w14:paraId="3B426F7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39F89311">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02EB55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6AEF8CFD">
      <w:pPr>
        <w:pStyle w:val="8"/>
        <w:tabs>
          <w:tab w:val="left" w:pos="337"/>
        </w:tabs>
        <w:adjustRightInd/>
        <w:snapToGrid/>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三、 判断题</w:t>
      </w:r>
    </w:p>
    <w:p w14:paraId="0300C39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1、对于龄期达到120d的混凝土构件，采用回弹法检验水泥砼强度时，可不进行碳化深度检测。（      ）</w:t>
      </w:r>
    </w:p>
    <w:p w14:paraId="4F5B5CA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2C95A9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1A4B0C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2、当回弹仪的滑块指针移动不是很灵活时，可将回弹仪拆开，在滑块导杆上涂抹适当的润滑油。（      ）</w:t>
      </w:r>
    </w:p>
    <w:p w14:paraId="061E103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A61E779">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8F9FBB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3、混凝土氯离子含量测定时，取粉孔不可与碳化深度测量孔合并使用。（      ）</w:t>
      </w:r>
    </w:p>
    <w:p w14:paraId="1939EDB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E60C68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1AD862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4、回弹法可以适用对内部质量有明显差异或内部存在缺陷的混凝土进行强度检测。（      ）</w:t>
      </w:r>
    </w:p>
    <w:p w14:paraId="3900873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44F5AC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5359BD4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5、结构砼强度的检测方法可分为：无损检测、半破损检测、破损检测。（      ）</w:t>
      </w:r>
    </w:p>
    <w:p w14:paraId="34BE85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0C1B7C5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57CFEE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6、采用回弹法检测时，回弹仪的轴线应始终垂直于结构或构件的混凝土检测面缓慢均匀施压，准确读数，缓慢复位。（      ）</w:t>
      </w:r>
    </w:p>
    <w:p w14:paraId="774C993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09EF25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CC44E0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7、混凝土结构缺陷修补材料抗拉强度测定时，每组需成型3个试件。（      ）</w:t>
      </w:r>
    </w:p>
    <w:p w14:paraId="11F2022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C49D1E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706AA8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8、混凝土结构受火烫、 冻害和化学侵蚀等引起混凝土表面损伤，其损伤的厚度也可以采用表面平测法检测。（      ）</w:t>
      </w:r>
    </w:p>
    <w:p w14:paraId="25C85FB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30DFB68">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A72702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9、不能用超声波法检测混凝土内部钢筋位置和钢筋锈蚀情况。（      ）</w:t>
      </w:r>
    </w:p>
    <w:p w14:paraId="3345DB9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A070681">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A914EF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10、结构疲劳试验的荷载频率选择应不使试件和加载装置产生共振。（      ）</w:t>
      </w:r>
    </w:p>
    <w:p w14:paraId="53902EB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5D5D8836">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83F560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11、测量结构振动时，安装在结构上的振动传感器的质量应尽可能大，才能不影响结构的振动特性。（      ）</w:t>
      </w:r>
    </w:p>
    <w:p w14:paraId="60D3752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B4123C5">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D05F98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12、结构试验中，采用分级加载一方面可控制加载速度，另一方面便于观测结构变形随荷载变化的规律。（      ）</w:t>
      </w:r>
    </w:p>
    <w:p w14:paraId="6943B73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576E335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5D9ACB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13、抗压强度低于25MPa的芯样试件，不宜采用磨平端面的处理方法。（      ）</w:t>
      </w:r>
    </w:p>
    <w:p w14:paraId="6AC32D6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E2D4F7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B4DC3D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14、超声回弹综合法测区应避开钢筋密集区和预埋件。（      ）</w:t>
      </w:r>
    </w:p>
    <w:p w14:paraId="215E2F5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354B3E1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299497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15、超声钻孔对测所钻测试孔孔深应不小于比裂缝预计深度深700mm。 （      ）</w:t>
      </w:r>
    </w:p>
    <w:p w14:paraId="6DA3A5D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4B194D0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4AD553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16、某桥梁监测结果发现该桥的自振频率有逐渐降低趋势，表明该桥刚度降低，振动周期变短，技术状况变差。（      ） </w:t>
      </w:r>
    </w:p>
    <w:p w14:paraId="28AC18D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86AB66F">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0E595A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52AB96B0">
      <w:pPr>
        <w:pStyle w:val="8"/>
        <w:tabs>
          <w:tab w:val="left" w:pos="337"/>
        </w:tabs>
        <w:adjustRightInd/>
        <w:snapToGrid/>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四、综合题</w:t>
      </w:r>
    </w:p>
    <w:p w14:paraId="1BC0C86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1、电磁法钢筋保护层厚度检测，回答以下问题。</w:t>
      </w:r>
    </w:p>
    <w:p w14:paraId="4DD5424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（1）混凝土钢筋保护层和间距检测方法包括（      ）</w:t>
      </w:r>
    </w:p>
    <w:p w14:paraId="5AC6AAF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A、激光法                            B、电磁法      </w:t>
      </w:r>
    </w:p>
    <w:p w14:paraId="095B96D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C、雷达法                            D、直接法</w:t>
      </w:r>
    </w:p>
    <w:p w14:paraId="19B6D78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1772AC8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6762D1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（2）当保护层厚度10~50mm，保护层检测允许误差（      ）</w:t>
      </w:r>
    </w:p>
    <w:p w14:paraId="3E04FE1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A、0.1mm                            B、0.5mm       </w:t>
      </w:r>
    </w:p>
    <w:p w14:paraId="4EAC417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C、1mm                             D、2mm</w:t>
      </w:r>
    </w:p>
    <w:p w14:paraId="41584CF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409096F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38D9EA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（3）特定情况下，要在检测仪下方放置垫块，对垫块描述正确的是（      ）</w:t>
      </w:r>
    </w:p>
    <w:p w14:paraId="1B0C87B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A、对仪器检测结果没有影响             B、表面应光滑平整</w:t>
      </w:r>
    </w:p>
    <w:p w14:paraId="4ABE8A7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C、垫块各方向厚度偏差不大于0.1mm     D、垫块厚度在结果计算时要加上</w:t>
      </w:r>
    </w:p>
    <w:p w14:paraId="0AD29FB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6FA260A9">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DEC7DE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（4）电磁感应法遇到下列（      ）情况，应采用直接法验证。</w:t>
      </w:r>
    </w:p>
    <w:p w14:paraId="1982A8B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A、认为相邻钢筋有影响     </w:t>
      </w:r>
    </w:p>
    <w:p w14:paraId="70E0680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B、钢筋公称直径未知 </w:t>
      </w:r>
    </w:p>
    <w:p w14:paraId="6C04EB5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C、钢筋实际根数、位置与设计有较大偏差 </w:t>
      </w:r>
    </w:p>
    <w:p w14:paraId="13C4D44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D、钢筋以及混凝土材质与校准试件有显著差异</w:t>
      </w:r>
    </w:p>
    <w:p w14:paraId="01115F4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577350CF">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280B6F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（5）当两根钢筋并排在一起时，如何选择钢筋直径（      ）</w:t>
      </w:r>
    </w:p>
    <w:p w14:paraId="7A0CE8B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A、单根钢筋直径                       B、换算等效直径      </w:t>
      </w:r>
    </w:p>
    <w:p w14:paraId="6EF877A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C、2倍钢筋直径                        D、1.5倍钢筋直径</w:t>
      </w:r>
    </w:p>
    <w:p w14:paraId="4D13170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06813A1">
      <w:pPr>
        <w:pStyle w:val="8"/>
        <w:tabs>
          <w:tab w:val="left" w:pos="337"/>
        </w:tabs>
        <w:adjustRightInd/>
        <w:snapToGrid/>
        <w:spacing w:after="60" w:line="320" w:lineRule="exact"/>
        <w:rPr>
          <w:rFonts w:ascii="Times New Roman" w:hAnsi="Times New Roman" w:cs="Times New Roman"/>
          <w:sz w:val="24"/>
          <w:szCs w:val="24"/>
          <w:lang w:val="en-US" w:eastAsia="zh-CN" w:bidi="ar-SA"/>
        </w:rPr>
      </w:pPr>
    </w:p>
    <w:sectPr>
      <w:pgSz w:w="11906" w:h="16838"/>
      <w:pgMar w:top="1270" w:right="1236" w:bottom="104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ofey">
    <w15:presenceInfo w15:providerId="WPS Office" w15:userId="6738793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4NWFmYTE2MWE3YzU2NDA5NTg2YjQwNjZiZjJlZWYifQ=="/>
  </w:docVars>
  <w:rsids>
    <w:rsidRoot w:val="24CF18BB"/>
    <w:rsid w:val="000207B4"/>
    <w:rsid w:val="000B35C7"/>
    <w:rsid w:val="002956CF"/>
    <w:rsid w:val="00431E62"/>
    <w:rsid w:val="00567211"/>
    <w:rsid w:val="005D33AC"/>
    <w:rsid w:val="005E65E8"/>
    <w:rsid w:val="006517C0"/>
    <w:rsid w:val="006E3DE2"/>
    <w:rsid w:val="00722F0E"/>
    <w:rsid w:val="00732838"/>
    <w:rsid w:val="0076176F"/>
    <w:rsid w:val="007D4CFE"/>
    <w:rsid w:val="007D561A"/>
    <w:rsid w:val="007E2F96"/>
    <w:rsid w:val="0089350D"/>
    <w:rsid w:val="008F7B39"/>
    <w:rsid w:val="0093097B"/>
    <w:rsid w:val="00932006"/>
    <w:rsid w:val="00975B2F"/>
    <w:rsid w:val="00A452F3"/>
    <w:rsid w:val="00B25835"/>
    <w:rsid w:val="00B53858"/>
    <w:rsid w:val="00B92F9E"/>
    <w:rsid w:val="00BE2DB4"/>
    <w:rsid w:val="00C3707F"/>
    <w:rsid w:val="00E12E33"/>
    <w:rsid w:val="00E13A8D"/>
    <w:rsid w:val="00F305E2"/>
    <w:rsid w:val="0B1F5485"/>
    <w:rsid w:val="0D240982"/>
    <w:rsid w:val="0E0407B3"/>
    <w:rsid w:val="0EC85224"/>
    <w:rsid w:val="0F4E0823"/>
    <w:rsid w:val="110224BE"/>
    <w:rsid w:val="11B147AE"/>
    <w:rsid w:val="121F3E0E"/>
    <w:rsid w:val="136131B3"/>
    <w:rsid w:val="14A80D2D"/>
    <w:rsid w:val="151B08BC"/>
    <w:rsid w:val="153D7488"/>
    <w:rsid w:val="1597529C"/>
    <w:rsid w:val="15E2587E"/>
    <w:rsid w:val="189B56DB"/>
    <w:rsid w:val="191B47EF"/>
    <w:rsid w:val="19805345"/>
    <w:rsid w:val="1AC32A1E"/>
    <w:rsid w:val="1B736EE7"/>
    <w:rsid w:val="22461706"/>
    <w:rsid w:val="240F46B6"/>
    <w:rsid w:val="24CF18BB"/>
    <w:rsid w:val="287C56BE"/>
    <w:rsid w:val="2A5C6434"/>
    <w:rsid w:val="2A9E2506"/>
    <w:rsid w:val="2CBC077F"/>
    <w:rsid w:val="2E160BD7"/>
    <w:rsid w:val="2E84618A"/>
    <w:rsid w:val="33E10ACB"/>
    <w:rsid w:val="364552D3"/>
    <w:rsid w:val="3802156F"/>
    <w:rsid w:val="38342120"/>
    <w:rsid w:val="3AC649C3"/>
    <w:rsid w:val="3D956BAE"/>
    <w:rsid w:val="3E016501"/>
    <w:rsid w:val="40B334F9"/>
    <w:rsid w:val="4BAD3A3F"/>
    <w:rsid w:val="4DA95A2D"/>
    <w:rsid w:val="4EE47996"/>
    <w:rsid w:val="4F8149B0"/>
    <w:rsid w:val="53AC53A3"/>
    <w:rsid w:val="564C5721"/>
    <w:rsid w:val="5C263653"/>
    <w:rsid w:val="5EAE33B7"/>
    <w:rsid w:val="648A23E6"/>
    <w:rsid w:val="64C34A6E"/>
    <w:rsid w:val="654A5C21"/>
    <w:rsid w:val="678477DA"/>
    <w:rsid w:val="68662916"/>
    <w:rsid w:val="68FA7DE6"/>
    <w:rsid w:val="6AF52E8A"/>
    <w:rsid w:val="6B2C599F"/>
    <w:rsid w:val="6FE43C9C"/>
    <w:rsid w:val="722E1D24"/>
    <w:rsid w:val="735A6BD6"/>
    <w:rsid w:val="765C004F"/>
    <w:rsid w:val="773C186D"/>
    <w:rsid w:val="7A116E46"/>
    <w:rsid w:val="7C3E7E36"/>
    <w:rsid w:val="7F166F47"/>
    <w:rsid w:val="7F324337"/>
    <w:rsid w:val="7F4C3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20" w:lineRule="exact"/>
      <w:jc w:val="both"/>
    </w:pPr>
    <w:rPr>
      <w:rFonts w:ascii="宋体" w:hAnsi="宋体" w:eastAsia="宋体" w:cs="宋体"/>
      <w:kern w:val="2"/>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1"/>
    <w:qFormat/>
    <w:uiPriority w:val="0"/>
    <w:pPr>
      <w:tabs>
        <w:tab w:val="center" w:pos="4153"/>
        <w:tab w:val="right" w:pos="8306"/>
      </w:tabs>
      <w:spacing w:line="240" w:lineRule="atLeast"/>
      <w:jc w:val="left"/>
    </w:pPr>
    <w:rPr>
      <w:sz w:val="18"/>
      <w:szCs w:val="18"/>
    </w:rPr>
  </w:style>
  <w:style w:type="paragraph" w:styleId="4">
    <w:name w:val="header"/>
    <w:basedOn w:val="1"/>
    <w:link w:val="10"/>
    <w:qFormat/>
    <w:uiPriority w:val="0"/>
    <w:pPr>
      <w:tabs>
        <w:tab w:val="center" w:pos="4153"/>
        <w:tab w:val="right" w:pos="8306"/>
      </w:tabs>
      <w:spacing w:line="240" w:lineRule="atLeast"/>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autoRedefine/>
    <w:qFormat/>
    <w:uiPriority w:val="0"/>
    <w:pPr>
      <w:spacing w:line="312" w:lineRule="auto"/>
      <w:jc w:val="left"/>
    </w:pPr>
    <w:rPr>
      <w:sz w:val="20"/>
      <w:szCs w:val="20"/>
      <w:lang w:val="zh-TW" w:eastAsia="zh-TW" w:bidi="zh-TW"/>
    </w:rPr>
  </w:style>
  <w:style w:type="paragraph" w:styleId="9">
    <w:name w:val="List Paragraph"/>
    <w:basedOn w:val="1"/>
    <w:unhideWhenUsed/>
    <w:qFormat/>
    <w:uiPriority w:val="99"/>
    <w:pPr>
      <w:ind w:firstLine="420" w:firstLineChars="200"/>
    </w:pPr>
  </w:style>
  <w:style w:type="character" w:customStyle="1" w:styleId="10">
    <w:name w:val="页眉 字符"/>
    <w:basedOn w:val="7"/>
    <w:link w:val="4"/>
    <w:qFormat/>
    <w:uiPriority w:val="0"/>
    <w:rPr>
      <w:rFonts w:ascii="宋体" w:hAnsi="宋体" w:cs="宋体"/>
      <w:kern w:val="2"/>
      <w:sz w:val="18"/>
      <w:szCs w:val="18"/>
    </w:rPr>
  </w:style>
  <w:style w:type="character" w:customStyle="1" w:styleId="11">
    <w:name w:val="页脚 字符"/>
    <w:basedOn w:val="7"/>
    <w:link w:val="3"/>
    <w:qFormat/>
    <w:uiPriority w:val="0"/>
    <w:rPr>
      <w:rFonts w:ascii="宋体" w:hAnsi="宋体" w:cs="宋体"/>
      <w:kern w:val="2"/>
      <w:sz w:val="18"/>
      <w:szCs w:val="18"/>
    </w:rPr>
  </w:style>
  <w:style w:type="paragraph" w:customStyle="1" w:styleId="12">
    <w:name w:val="Revision"/>
    <w:hidden/>
    <w:unhideWhenUsed/>
    <w:qFormat/>
    <w:uiPriority w:val="99"/>
    <w:rPr>
      <w:rFonts w:ascii="宋体" w:hAnsi="宋体" w:eastAsia="宋体" w:cs="宋体"/>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4377</Words>
  <Characters>4669</Characters>
  <Lines>399</Lines>
  <Paragraphs>561</Paragraphs>
  <TotalTime>224</TotalTime>
  <ScaleCrop>false</ScaleCrop>
  <LinksUpToDate>false</LinksUpToDate>
  <CharactersWithSpaces>7326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2024-05-11T08:41:00Z</dcterms:created>
  <dc:creator>mimosa</dc:creator>
  <cp:lastModifiedBy>mofey</cp:lastModifiedBy>
  <dcterms:modified xsi:type="dcterms:W3CDTF">2025-09-02T08:27:17Z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8927823340BB491AAA137AB64A3136DD_13</vt:lpwstr>
  </property>
  <property fmtid="{D5CDD505-2E9C-101B-9397-08002B2CF9AE}" pid="4" name="KSOTemplateDocerSaveRecord">
    <vt:lpwstr>eyJoZGlkIjoiNTVkNTgyNzEwNTMwMmNmZTk1NTVlNjgyMjNlYjEyYWYiLCJ1c2VySWQiOiI2MDUwMTY4NzEifQ==</vt:lpwstr>
  </property>
</Properties>
</file>