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9605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b/>
          <w:bCs/>
          <w:snapToGrid w:val="0"/>
          <w:kern w:val="0"/>
          <w:sz w:val="44"/>
          <w:szCs w:val="44"/>
          <w:highlight w:val="none"/>
          <w:lang w:eastAsia="zh-CN"/>
        </w:rPr>
      </w:pPr>
      <w:r>
        <w:rPr>
          <w:rFonts w:hint="eastAsia" w:ascii="宋体" w:hAnsi="宋体"/>
          <w:b/>
          <w:sz w:val="28"/>
          <w:szCs w:val="28"/>
          <w:highlight w:val="none"/>
          <w:lang w:eastAsia="zh-CN"/>
        </w:rPr>
        <w:t>连申线南通段三级航道整治工程及航道提升工程文物资源区域评估项目</w:t>
      </w:r>
    </w:p>
    <w:p w14:paraId="47E5E07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Arial" w:hAnsi="Arial"/>
          <w:b/>
          <w:sz w:val="32"/>
          <w:szCs w:val="32"/>
          <w:highlight w:val="none"/>
        </w:rPr>
      </w:pPr>
      <w:r>
        <w:rPr>
          <w:rFonts w:hint="eastAsia" w:ascii="宋体" w:hAnsi="宋体"/>
          <w:b/>
          <w:sz w:val="28"/>
          <w:szCs w:val="28"/>
          <w:highlight w:val="none"/>
        </w:rPr>
        <w:t>招标公告</w:t>
      </w:r>
      <w:bookmarkStart w:id="1" w:name="_GoBack"/>
      <w:bookmarkEnd w:id="1"/>
    </w:p>
    <w:p w14:paraId="34E02DA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1.招标条件</w:t>
      </w:r>
    </w:p>
    <w:p w14:paraId="5DAC80E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本招标项目</w:t>
      </w:r>
      <w:r>
        <w:rPr>
          <w:rFonts w:hint="eastAsia" w:ascii="宋体" w:hAnsi="宋体" w:cs="宋体"/>
          <w:bCs/>
          <w:sz w:val="21"/>
          <w:szCs w:val="21"/>
          <w:highlight w:val="none"/>
          <w:u w:val="single"/>
          <w:lang w:eastAsia="zh-CN"/>
        </w:rPr>
        <w:t>连申线南通段三级航道整治工程及航道提升工程</w:t>
      </w:r>
      <w:r>
        <w:rPr>
          <w:rFonts w:hint="eastAsia" w:ascii="宋体" w:hAnsi="宋体" w:eastAsia="宋体" w:cs="宋体"/>
          <w:bCs/>
          <w:sz w:val="21"/>
          <w:szCs w:val="21"/>
          <w:highlight w:val="none"/>
          <w:u w:val="single"/>
          <w:lang w:eastAsia="zh-CN"/>
        </w:rPr>
        <w:t>文物资源区域评估项目</w:t>
      </w:r>
      <w:r>
        <w:rPr>
          <w:rFonts w:hint="eastAsia" w:ascii="宋体" w:hAnsi="宋体" w:eastAsia="宋体" w:cs="宋体"/>
          <w:sz w:val="21"/>
          <w:szCs w:val="21"/>
          <w:highlight w:val="none"/>
        </w:rPr>
        <w:t>资金已落实，招标人为</w:t>
      </w:r>
      <w:r>
        <w:rPr>
          <w:rFonts w:hint="eastAsia" w:ascii="宋体" w:hAnsi="宋体" w:eastAsia="宋体" w:cs="宋体"/>
          <w:sz w:val="21"/>
          <w:szCs w:val="21"/>
          <w:highlight w:val="none"/>
          <w:u w:val="single"/>
          <w:lang w:eastAsia="zh-CN"/>
        </w:rPr>
        <w:t>南通市港航事业发展中心</w:t>
      </w:r>
      <w:r>
        <w:rPr>
          <w:rFonts w:hint="eastAsia" w:ascii="宋体" w:hAnsi="宋体" w:eastAsia="宋体" w:cs="宋体"/>
          <w:sz w:val="21"/>
          <w:szCs w:val="21"/>
          <w:highlight w:val="none"/>
        </w:rPr>
        <w:t>。项目已具备招标条件，现对该项目进行公开招标。</w:t>
      </w:r>
    </w:p>
    <w:p w14:paraId="10432964">
      <w:pPr>
        <w:keepNext w:val="0"/>
        <w:keepLines w:val="0"/>
        <w:pageBreakBefore w:val="0"/>
        <w:widowControl w:val="0"/>
        <w:tabs>
          <w:tab w:val="left" w:pos="0"/>
        </w:tabs>
        <w:kinsoku/>
        <w:wordWrap/>
        <w:overflowPunct/>
        <w:topLinePunct w:val="0"/>
        <w:autoSpaceDE/>
        <w:autoSpaceDN/>
        <w:bidi w:val="0"/>
        <w:adjustRightInd/>
        <w:snapToGrid/>
        <w:spacing w:line="360" w:lineRule="auto"/>
        <w:jc w:val="both"/>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2.项目概况与招标范围</w:t>
      </w:r>
    </w:p>
    <w:p w14:paraId="3934C23A">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2.1项目概况</w:t>
      </w:r>
    </w:p>
    <w:p w14:paraId="7C33CBF0">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val="en-US" w:eastAsia="zh-CN"/>
        </w:rPr>
      </w:pPr>
      <w:bookmarkStart w:id="0" w:name="_Hlk173164935"/>
      <w:r>
        <w:rPr>
          <w:rFonts w:hint="eastAsia" w:ascii="宋体" w:hAnsi="宋体" w:eastAsia="宋体" w:cs="宋体"/>
          <w:sz w:val="21"/>
          <w:szCs w:val="21"/>
          <w:highlight w:val="none"/>
          <w:lang w:val="en-US" w:eastAsia="zh-CN"/>
        </w:rPr>
        <w:t>（1）连申线南通段三级航道整治工程</w:t>
      </w:r>
    </w:p>
    <w:p w14:paraId="49B9B30A">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连申线南通段航道等级现状为</w:t>
      </w:r>
      <w:r>
        <w:rPr>
          <w:rFonts w:hint="eastAsia" w:ascii="宋体" w:hAnsi="宋体" w:cs="宋体"/>
          <w:sz w:val="21"/>
          <w:szCs w:val="21"/>
          <w:highlight w:val="none"/>
          <w:lang w:val="en-US" w:eastAsia="zh-CN"/>
        </w:rPr>
        <w:t>三</w:t>
      </w:r>
      <w:r>
        <w:rPr>
          <w:rFonts w:hint="eastAsia" w:ascii="宋体" w:hAnsi="宋体" w:eastAsia="宋体" w:cs="宋体"/>
          <w:sz w:val="21"/>
          <w:szCs w:val="21"/>
          <w:highlight w:val="none"/>
          <w:lang w:val="en-US" w:eastAsia="zh-CN"/>
        </w:rPr>
        <w:t>级，航道总长约72公里，沿线经过海安、如皋，其中海安段长25km，如皋段长47km，现有海安船闸和焦港船闸各1座。共计292.9097公顷农用地转为建设用地。</w:t>
      </w:r>
    </w:p>
    <w:p w14:paraId="4C34FAFD">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w:t>
      </w:r>
      <w:bookmarkEnd w:id="0"/>
      <w:r>
        <w:rPr>
          <w:rFonts w:hint="eastAsia" w:ascii="宋体" w:hAnsi="宋体" w:cs="宋体"/>
          <w:sz w:val="21"/>
          <w:szCs w:val="21"/>
          <w:highlight w:val="none"/>
          <w:lang w:val="en-US" w:eastAsia="zh-CN"/>
        </w:rPr>
        <w:t>连申线南通段航道提升工程</w:t>
      </w:r>
    </w:p>
    <w:p w14:paraId="2C4F7225">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连申线南通段航道提升工程起于通榆河盐城与南通交界处，终于焦港下游南通与泰州交界处，全长约70公里，途径海安、如皋两市。连申线南通段航道提升工程，包含整治航道里程约63公里，新（改）建海安二线船闸，新建焦港二线船闸，改建新长铁路1座，改建公路桥4座。工程主要包含：航道工程、船闸工程、桥梁工程、铁路工程、配套及附属工程等，总投资约83亿。因航道等级提升，较三级航道拟新增用地海安船闸约22.6公顷，焦港船闸约38.2公顷（涉及基本农田），海安段航道约0.7公顷，如皋段航道约12公顷（涉及基本农田）。</w:t>
      </w:r>
    </w:p>
    <w:p w14:paraId="293761F4">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lang w:val="en-GB"/>
        </w:rPr>
      </w:pPr>
      <w:r>
        <w:rPr>
          <w:rFonts w:hint="eastAsia" w:ascii="宋体" w:hAnsi="宋体" w:eastAsia="宋体" w:cs="宋体"/>
          <w:sz w:val="21"/>
          <w:szCs w:val="21"/>
          <w:highlight w:val="none"/>
        </w:rPr>
        <w:t>2.2</w:t>
      </w:r>
      <w:r>
        <w:rPr>
          <w:rFonts w:hint="eastAsia" w:ascii="宋体" w:hAnsi="宋体" w:eastAsia="宋体" w:cs="宋体"/>
          <w:sz w:val="21"/>
          <w:szCs w:val="21"/>
          <w:highlight w:val="none"/>
          <w:lang w:val="en-GB"/>
        </w:rPr>
        <w:t>招标范围与标段划分</w:t>
      </w:r>
    </w:p>
    <w:p w14:paraId="180840D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本次招标共设一个标段，即</w:t>
      </w:r>
      <w:r>
        <w:rPr>
          <w:rFonts w:hint="eastAsia" w:ascii="宋体" w:hAnsi="宋体" w:cs="宋体"/>
          <w:sz w:val="21"/>
          <w:szCs w:val="21"/>
          <w:highlight w:val="none"/>
          <w:lang w:eastAsia="zh-CN"/>
        </w:rPr>
        <w:t>LSXHD</w:t>
      </w:r>
      <w:r>
        <w:rPr>
          <w:rFonts w:hint="eastAsia" w:ascii="宋体" w:hAnsi="宋体" w:eastAsia="宋体" w:cs="宋体"/>
          <w:sz w:val="21"/>
          <w:szCs w:val="21"/>
          <w:highlight w:val="none"/>
          <w:lang w:eastAsia="zh-CN"/>
        </w:rPr>
        <w:t>-WWPG标段</w:t>
      </w:r>
      <w:r>
        <w:rPr>
          <w:rFonts w:hint="eastAsia" w:ascii="宋体" w:hAnsi="宋体" w:eastAsia="宋体" w:cs="宋体"/>
          <w:sz w:val="21"/>
          <w:szCs w:val="21"/>
          <w:highlight w:val="none"/>
        </w:rPr>
        <w:t xml:space="preserve">。工作内容包括但不限于： </w:t>
      </w:r>
    </w:p>
    <w:p w14:paraId="371E9005">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在对</w:t>
      </w:r>
      <w:r>
        <w:rPr>
          <w:rFonts w:hint="eastAsia" w:ascii="宋体" w:hAnsi="宋体" w:eastAsia="宋体" w:cs="宋体"/>
          <w:sz w:val="21"/>
          <w:szCs w:val="21"/>
          <w:highlight w:val="none"/>
          <w:lang w:val="en-US" w:eastAsia="zh-CN"/>
        </w:rPr>
        <w:t>连申线南通段三级航道整治工程、</w:t>
      </w:r>
      <w:r>
        <w:rPr>
          <w:rFonts w:hint="eastAsia" w:ascii="宋体" w:hAnsi="宋体" w:cs="宋体"/>
          <w:sz w:val="21"/>
          <w:szCs w:val="21"/>
          <w:highlight w:val="none"/>
          <w:lang w:val="en-US" w:eastAsia="zh-CN"/>
        </w:rPr>
        <w:t>连申线南通段航道提升工程</w:t>
      </w:r>
      <w:r>
        <w:rPr>
          <w:rFonts w:hint="eastAsia" w:ascii="宋体" w:hAnsi="宋体" w:eastAsia="宋体" w:cs="宋体"/>
          <w:sz w:val="21"/>
          <w:szCs w:val="21"/>
          <w:highlight w:val="none"/>
        </w:rPr>
        <w:t xml:space="preserve">航道资源区域现场踏勘的基础上，对航道的现状等特点进行初步分析，确定论证范围、论证内容和要求，编制论证工作方案。通过现场测试、资料收集和处理，开展论证分析，组织考古调查勘探，编制文物资源区域评估报告，给出论证结论。形成的最终调查报告，需通过江苏省文物局组织的审核，取得批复文件，同时还应开展后期服务，包括论证报告结论的应用解释、与其他评价报告结论的衔接等。 </w:t>
      </w:r>
    </w:p>
    <w:p w14:paraId="23E1140C">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2.3服务周期</w:t>
      </w:r>
    </w:p>
    <w:p w14:paraId="4806B491">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（1）连申线南通段三级航道整治工程</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自签订合同之日起</w:t>
      </w:r>
      <w:r>
        <w:rPr>
          <w:rFonts w:hint="eastAsia" w:ascii="宋体" w:hAnsi="宋体" w:eastAsia="宋体" w:cs="宋体"/>
          <w:sz w:val="21"/>
          <w:szCs w:val="21"/>
          <w:highlight w:val="none"/>
          <w:lang w:val="en-US" w:eastAsia="zh-CN"/>
        </w:rPr>
        <w:t>60</w:t>
      </w:r>
      <w:r>
        <w:rPr>
          <w:rFonts w:hint="eastAsia" w:ascii="宋体" w:hAnsi="宋体" w:eastAsia="宋体" w:cs="宋体"/>
          <w:sz w:val="21"/>
          <w:szCs w:val="21"/>
          <w:highlight w:val="none"/>
        </w:rPr>
        <w:t>天内完成文物资源区域评估工作，评估工作完成后30天内取得江苏省文物局验收并取得批复。</w:t>
      </w:r>
    </w:p>
    <w:p w14:paraId="0B145861">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cs="宋体"/>
          <w:sz w:val="21"/>
          <w:szCs w:val="21"/>
          <w:highlight w:val="none"/>
          <w:lang w:val="en-US" w:eastAsia="zh-CN"/>
        </w:rPr>
        <w:t>连申线南通段航道提升工程：</w:t>
      </w:r>
      <w:r>
        <w:rPr>
          <w:rFonts w:hint="eastAsia" w:ascii="宋体" w:hAnsi="宋体" w:eastAsia="宋体" w:cs="宋体"/>
          <w:sz w:val="21"/>
          <w:szCs w:val="21"/>
          <w:highlight w:val="none"/>
        </w:rPr>
        <w:t>自</w:t>
      </w:r>
      <w:r>
        <w:rPr>
          <w:rFonts w:hint="eastAsia" w:ascii="宋体" w:hAnsi="宋体" w:eastAsia="宋体" w:cs="宋体"/>
          <w:sz w:val="21"/>
          <w:szCs w:val="21"/>
          <w:highlight w:val="none"/>
          <w:lang w:val="en-US" w:eastAsia="zh-CN"/>
        </w:rPr>
        <w:t>工可方案稳定后60</w:t>
      </w:r>
      <w:r>
        <w:rPr>
          <w:rFonts w:hint="eastAsia" w:ascii="宋体" w:hAnsi="宋体" w:eastAsia="宋体" w:cs="宋体"/>
          <w:sz w:val="21"/>
          <w:szCs w:val="21"/>
          <w:highlight w:val="none"/>
        </w:rPr>
        <w:t>天内完成文物资源区域评估工作，评估工作完成后30天内取得江苏省文物局验收并取得批复。</w:t>
      </w:r>
    </w:p>
    <w:p w14:paraId="390516E5">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如遇重要考古发现经发包人确认后可适当顺延，实际工作周期可能调整，承包人应服从发包人的统一工作安排。</w:t>
      </w:r>
    </w:p>
    <w:p w14:paraId="6B030C1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3.投标人合格条件</w:t>
      </w:r>
    </w:p>
    <w:p w14:paraId="6663262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GB"/>
        </w:rPr>
        <w:t>.</w:t>
      </w:r>
      <w:r>
        <w:rPr>
          <w:rFonts w:hint="eastAsia" w:ascii="宋体" w:hAnsi="宋体" w:eastAsia="宋体" w:cs="宋体"/>
          <w:sz w:val="21"/>
          <w:szCs w:val="21"/>
          <w:highlight w:val="none"/>
        </w:rPr>
        <w:t>1本次招标要求投标人具有与本次招标项目相应的资质和业绩，并在人员等方面具有相应的能力，具体要求如下：</w:t>
      </w:r>
    </w:p>
    <w:p w14:paraId="1ABBC718">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（1）投标人应为具有独立承担民事责任的能力</w:t>
      </w:r>
      <w:r>
        <w:rPr>
          <w:rFonts w:hint="eastAsia" w:ascii="黑体" w:hAnsi="黑体" w:eastAsia="黑体" w:cs="黑体"/>
          <w:b/>
          <w:bCs/>
          <w:sz w:val="21"/>
          <w:szCs w:val="21"/>
          <w:highlight w:val="none"/>
          <w:lang w:val="en-US" w:eastAsia="zh-CN"/>
        </w:rPr>
        <w:t>法人或组织，</w:t>
      </w:r>
      <w:r>
        <w:rPr>
          <w:rFonts w:hint="eastAsia" w:ascii="黑体" w:hAnsi="黑体" w:eastAsia="黑体" w:cs="黑体"/>
          <w:b/>
          <w:bCs/>
          <w:sz w:val="21"/>
          <w:szCs w:val="21"/>
          <w:highlight w:val="none"/>
        </w:rPr>
        <w:t>具有统一社会信用代码信息，具有有效的基本账户开户许可证或基本存款账户的信息证明。</w:t>
      </w:r>
    </w:p>
    <w:p w14:paraId="5D37C0F8">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（2）业绩要求：投标人完成过文物资源区域评估项目或文物影响评估项目。</w:t>
      </w:r>
    </w:p>
    <w:p w14:paraId="5263976F">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（3）项目负责人要求：拟投入的项目负责人担任过已完文物资源区域评估项目或已完文物影响评估项目的项目负责人。</w:t>
      </w:r>
    </w:p>
    <w:p w14:paraId="07685ECA">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拟投入本项目的项目负责人必须为投标单位正</w:t>
      </w:r>
      <w:r>
        <w:rPr>
          <w:rFonts w:hint="eastAsia" w:ascii="黑体" w:hAnsi="黑体" w:eastAsia="黑体" w:cs="黑体"/>
          <w:b/>
          <w:bCs/>
          <w:sz w:val="21"/>
          <w:szCs w:val="21"/>
          <w:highlight w:val="none"/>
        </w:rPr>
        <w:t>式人员，出具投标人为其缴纳的近3个月（2024年</w:t>
      </w:r>
      <w:r>
        <w:rPr>
          <w:rFonts w:hint="eastAsia" w:ascii="黑体" w:hAnsi="黑体" w:eastAsia="黑体" w:cs="黑体"/>
          <w:b/>
          <w:bCs/>
          <w:sz w:val="21"/>
          <w:szCs w:val="21"/>
          <w:highlight w:val="none"/>
          <w:lang w:val="en-US" w:eastAsia="zh-CN"/>
        </w:rPr>
        <w:t>10</w:t>
      </w:r>
      <w:r>
        <w:rPr>
          <w:rFonts w:hint="eastAsia" w:ascii="黑体" w:hAnsi="黑体" w:eastAsia="黑体" w:cs="黑体"/>
          <w:b/>
          <w:bCs/>
          <w:sz w:val="21"/>
          <w:szCs w:val="21"/>
          <w:highlight w:val="none"/>
        </w:rPr>
        <w:t>月~2024年1</w:t>
      </w:r>
      <w:r>
        <w:rPr>
          <w:rFonts w:hint="eastAsia" w:ascii="黑体" w:hAnsi="黑体" w:eastAsia="黑体" w:cs="黑体"/>
          <w:b/>
          <w:bCs/>
          <w:sz w:val="21"/>
          <w:szCs w:val="21"/>
          <w:highlight w:val="none"/>
          <w:lang w:val="en-US" w:eastAsia="zh-CN"/>
        </w:rPr>
        <w:t>2</w:t>
      </w:r>
      <w:r>
        <w:rPr>
          <w:rFonts w:hint="eastAsia" w:ascii="黑体" w:hAnsi="黑体" w:eastAsia="黑体" w:cs="黑体"/>
          <w:b/>
          <w:bCs/>
          <w:sz w:val="21"/>
          <w:szCs w:val="21"/>
          <w:highlight w:val="none"/>
        </w:rPr>
        <w:t>月或2024年1</w:t>
      </w:r>
      <w:r>
        <w:rPr>
          <w:rFonts w:hint="eastAsia" w:ascii="黑体" w:hAnsi="黑体" w:eastAsia="黑体" w:cs="黑体"/>
          <w:b/>
          <w:bCs/>
          <w:sz w:val="21"/>
          <w:szCs w:val="21"/>
          <w:highlight w:val="none"/>
          <w:lang w:val="en-US" w:eastAsia="zh-CN"/>
        </w:rPr>
        <w:t>1</w:t>
      </w:r>
      <w:r>
        <w:rPr>
          <w:rFonts w:hint="eastAsia" w:ascii="黑体" w:hAnsi="黑体" w:eastAsia="黑体" w:cs="黑体"/>
          <w:b/>
          <w:bCs/>
          <w:sz w:val="21"/>
          <w:szCs w:val="21"/>
          <w:highlight w:val="none"/>
        </w:rPr>
        <w:t>月~202</w:t>
      </w:r>
      <w:r>
        <w:rPr>
          <w:rFonts w:hint="eastAsia" w:ascii="黑体" w:hAnsi="黑体" w:eastAsia="黑体" w:cs="黑体"/>
          <w:b/>
          <w:bCs/>
          <w:sz w:val="21"/>
          <w:szCs w:val="21"/>
          <w:highlight w:val="none"/>
          <w:lang w:val="en-US" w:eastAsia="zh-CN"/>
        </w:rPr>
        <w:t>5</w:t>
      </w:r>
      <w:r>
        <w:rPr>
          <w:rFonts w:hint="eastAsia" w:ascii="黑体" w:hAnsi="黑体" w:eastAsia="黑体" w:cs="黑体"/>
          <w:b/>
          <w:bCs/>
          <w:sz w:val="21"/>
          <w:szCs w:val="21"/>
          <w:highlight w:val="none"/>
        </w:rPr>
        <w:t>年</w:t>
      </w:r>
      <w:r>
        <w:rPr>
          <w:rFonts w:hint="eastAsia" w:ascii="黑体" w:hAnsi="黑体" w:eastAsia="黑体" w:cs="黑体"/>
          <w:b/>
          <w:bCs/>
          <w:sz w:val="21"/>
          <w:szCs w:val="21"/>
          <w:highlight w:val="none"/>
          <w:lang w:val="en-US" w:eastAsia="zh-CN"/>
        </w:rPr>
        <w:t>1</w:t>
      </w:r>
      <w:r>
        <w:rPr>
          <w:rFonts w:hint="eastAsia" w:ascii="黑体" w:hAnsi="黑体" w:eastAsia="黑体" w:cs="黑体"/>
          <w:b/>
          <w:bCs/>
          <w:sz w:val="21"/>
          <w:szCs w:val="21"/>
          <w:highlight w:val="none"/>
        </w:rPr>
        <w:t>月或2024年1</w:t>
      </w:r>
      <w:r>
        <w:rPr>
          <w:rFonts w:hint="eastAsia" w:ascii="黑体" w:hAnsi="黑体" w:eastAsia="黑体" w:cs="黑体"/>
          <w:b/>
          <w:bCs/>
          <w:sz w:val="21"/>
          <w:szCs w:val="21"/>
          <w:highlight w:val="none"/>
          <w:lang w:val="en-US" w:eastAsia="zh-CN"/>
        </w:rPr>
        <w:t>2</w:t>
      </w:r>
      <w:r>
        <w:rPr>
          <w:rFonts w:hint="eastAsia" w:ascii="黑体" w:hAnsi="黑体" w:eastAsia="黑体" w:cs="黑体"/>
          <w:b/>
          <w:bCs/>
          <w:sz w:val="21"/>
          <w:szCs w:val="21"/>
          <w:highlight w:val="none"/>
        </w:rPr>
        <w:t>月~2025年</w:t>
      </w:r>
      <w:r>
        <w:rPr>
          <w:rFonts w:hint="eastAsia" w:ascii="黑体" w:hAnsi="黑体" w:eastAsia="黑体" w:cs="黑体"/>
          <w:b/>
          <w:bCs/>
          <w:sz w:val="21"/>
          <w:szCs w:val="21"/>
          <w:highlight w:val="none"/>
          <w:lang w:val="en-US" w:eastAsia="zh-CN"/>
        </w:rPr>
        <w:t>2</w:t>
      </w:r>
      <w:r>
        <w:rPr>
          <w:rFonts w:hint="eastAsia" w:ascii="黑体" w:hAnsi="黑体" w:eastAsia="黑体" w:cs="黑体"/>
          <w:b/>
          <w:bCs/>
          <w:sz w:val="21"/>
          <w:szCs w:val="21"/>
          <w:highlight w:val="none"/>
        </w:rPr>
        <w:t>月）的社</w:t>
      </w:r>
      <w:r>
        <w:rPr>
          <w:rFonts w:hint="eastAsia" w:ascii="黑体" w:hAnsi="黑体" w:eastAsia="黑体" w:cs="黑体"/>
          <w:b/>
          <w:bCs/>
          <w:sz w:val="21"/>
          <w:szCs w:val="21"/>
          <w:highlight w:val="none"/>
        </w:rPr>
        <w:t>保缴费证明[社保缴纳证明材料需含缴费起止时间、缴费单位、缴费人员姓名并由社保机构加盖缴费证明专用章，社保机构官网上打印件与线下的盖章件具有同等效力，缴费单位须与投标人名称一致（投标人下属不具备独立法人资格的分支机构缴纳的社保视为本单位）。若社保缴费证明材料中体现缴费类别的，则至少包含养老保险。]。</w:t>
      </w:r>
    </w:p>
    <w:p w14:paraId="1BAEEC5F">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w:t>
      </w:r>
      <w:r>
        <w:rPr>
          <w:rFonts w:hint="eastAsia" w:ascii="黑体" w:hAnsi="黑体" w:eastAsia="黑体" w:cs="黑体"/>
          <w:b/>
          <w:bCs/>
          <w:sz w:val="21"/>
          <w:szCs w:val="21"/>
          <w:highlight w:val="none"/>
          <w:lang w:val="en-US" w:eastAsia="zh-CN"/>
        </w:rPr>
        <w:t>4</w:t>
      </w:r>
      <w:r>
        <w:rPr>
          <w:rFonts w:hint="eastAsia" w:ascii="黑体" w:hAnsi="黑体" w:eastAsia="黑体" w:cs="黑体"/>
          <w:b/>
          <w:bCs/>
          <w:sz w:val="21"/>
          <w:szCs w:val="21"/>
          <w:highlight w:val="none"/>
        </w:rPr>
        <w:t xml:space="preserve">）信誉要求： </w:t>
      </w:r>
    </w:p>
    <w:p w14:paraId="4C6F7FF8">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rPr>
      </w:pPr>
      <w:r>
        <w:rPr>
          <w:rFonts w:hint="eastAsia" w:ascii="黑体" w:hAnsi="黑体" w:eastAsia="黑体" w:cs="黑体"/>
          <w:b/>
          <w:bCs/>
          <w:sz w:val="21"/>
          <w:szCs w:val="21"/>
          <w:highlight w:val="none"/>
        </w:rPr>
        <w:t>a、截止投标文件递交时间当日，投标人未在“信用中国”网站（</w:t>
      </w:r>
      <w:r>
        <w:rPr>
          <w:rFonts w:hint="eastAsia" w:ascii="黑体" w:hAnsi="黑体" w:eastAsia="黑体" w:cs="黑体"/>
          <w:b/>
          <w:bCs/>
          <w:sz w:val="21"/>
          <w:szCs w:val="21"/>
          <w:highlight w:val="none"/>
        </w:rPr>
        <w:fldChar w:fldCharType="begin"/>
      </w:r>
      <w:r>
        <w:rPr>
          <w:rFonts w:hint="eastAsia" w:ascii="黑体" w:hAnsi="黑体" w:eastAsia="黑体" w:cs="黑体"/>
          <w:b/>
          <w:bCs/>
          <w:sz w:val="21"/>
          <w:szCs w:val="21"/>
          <w:highlight w:val="none"/>
        </w:rPr>
        <w:instrText xml:space="preserve"> HYPERLINK "http://www.creditchina.gov.cn/" </w:instrText>
      </w:r>
      <w:r>
        <w:rPr>
          <w:rFonts w:hint="eastAsia" w:ascii="黑体" w:hAnsi="黑体" w:eastAsia="黑体" w:cs="黑体"/>
          <w:b/>
          <w:bCs/>
          <w:sz w:val="21"/>
          <w:szCs w:val="21"/>
          <w:highlight w:val="none"/>
        </w:rPr>
        <w:fldChar w:fldCharType="separate"/>
      </w:r>
      <w:r>
        <w:rPr>
          <w:rFonts w:hint="eastAsia" w:ascii="黑体" w:hAnsi="黑体" w:eastAsia="黑体" w:cs="黑体"/>
          <w:b/>
          <w:bCs/>
          <w:sz w:val="21"/>
          <w:szCs w:val="21"/>
          <w:highlight w:val="none"/>
        </w:rPr>
        <w:t>http://www.creditchina.gov.cn/</w:t>
      </w:r>
      <w:r>
        <w:rPr>
          <w:rFonts w:hint="eastAsia" w:ascii="黑体" w:hAnsi="黑体" w:eastAsia="黑体" w:cs="黑体"/>
          <w:b/>
          <w:bCs/>
          <w:sz w:val="21"/>
          <w:szCs w:val="21"/>
          <w:highlight w:val="none"/>
        </w:rPr>
        <w:fldChar w:fldCharType="end"/>
      </w:r>
      <w:r>
        <w:rPr>
          <w:rFonts w:hint="eastAsia" w:ascii="黑体" w:hAnsi="黑体" w:eastAsia="黑体" w:cs="黑体"/>
          <w:b/>
          <w:bCs/>
          <w:sz w:val="21"/>
          <w:szCs w:val="21"/>
          <w:highlight w:val="none"/>
        </w:rPr>
        <w:t xml:space="preserve">）中被列入失信被执行人名单； </w:t>
      </w:r>
    </w:p>
    <w:p w14:paraId="0FF9A4DC">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200"/>
        <w:jc w:val="both"/>
        <w:textAlignment w:val="auto"/>
        <w:rPr>
          <w:rFonts w:hint="eastAsia" w:ascii="黑体" w:hAnsi="黑体" w:eastAsia="黑体" w:cs="黑体"/>
          <w:b/>
          <w:bCs/>
          <w:sz w:val="21"/>
          <w:szCs w:val="21"/>
          <w:highlight w:val="none"/>
          <w:lang w:eastAsia="zh-CN"/>
        </w:rPr>
      </w:pPr>
      <w:r>
        <w:rPr>
          <w:rFonts w:hint="eastAsia" w:ascii="黑体" w:hAnsi="黑体" w:eastAsia="黑体" w:cs="黑体"/>
          <w:b/>
          <w:bCs/>
          <w:sz w:val="21"/>
          <w:szCs w:val="21"/>
          <w:highlight w:val="none"/>
        </w:rPr>
        <w:t>b、截止投标文件递交时间当日，投标人未在国家企业信用信息公示系统（</w:t>
      </w:r>
      <w:r>
        <w:rPr>
          <w:rFonts w:hint="eastAsia" w:ascii="黑体" w:hAnsi="黑体" w:eastAsia="黑体" w:cs="黑体"/>
          <w:b/>
          <w:bCs/>
          <w:sz w:val="21"/>
          <w:szCs w:val="21"/>
          <w:highlight w:val="none"/>
        </w:rPr>
        <w:fldChar w:fldCharType="begin"/>
      </w:r>
      <w:r>
        <w:rPr>
          <w:rFonts w:hint="eastAsia" w:ascii="黑体" w:hAnsi="黑体" w:eastAsia="黑体" w:cs="黑体"/>
          <w:b/>
          <w:bCs/>
          <w:sz w:val="21"/>
          <w:szCs w:val="21"/>
          <w:highlight w:val="none"/>
        </w:rPr>
        <w:instrText xml:space="preserve"> HYPERLINK "http://www.gsxt.gov.cn/" </w:instrText>
      </w:r>
      <w:r>
        <w:rPr>
          <w:rFonts w:hint="eastAsia" w:ascii="黑体" w:hAnsi="黑体" w:eastAsia="黑体" w:cs="黑体"/>
          <w:b/>
          <w:bCs/>
          <w:sz w:val="21"/>
          <w:szCs w:val="21"/>
          <w:highlight w:val="none"/>
        </w:rPr>
        <w:fldChar w:fldCharType="separate"/>
      </w:r>
      <w:r>
        <w:rPr>
          <w:rFonts w:hint="eastAsia" w:ascii="黑体" w:hAnsi="黑体" w:eastAsia="黑体" w:cs="黑体"/>
          <w:b/>
          <w:bCs/>
          <w:sz w:val="21"/>
          <w:szCs w:val="21"/>
          <w:highlight w:val="none"/>
        </w:rPr>
        <w:t>http://www.gsxt.gov.cn/</w:t>
      </w:r>
      <w:r>
        <w:rPr>
          <w:rFonts w:hint="eastAsia" w:ascii="黑体" w:hAnsi="黑体" w:eastAsia="黑体" w:cs="黑体"/>
          <w:b/>
          <w:bCs/>
          <w:sz w:val="21"/>
          <w:szCs w:val="21"/>
          <w:highlight w:val="none"/>
        </w:rPr>
        <w:fldChar w:fldCharType="end"/>
      </w:r>
      <w:r>
        <w:rPr>
          <w:rFonts w:hint="eastAsia" w:ascii="黑体" w:hAnsi="黑体" w:eastAsia="黑体" w:cs="黑体"/>
          <w:b/>
          <w:bCs/>
          <w:sz w:val="21"/>
          <w:szCs w:val="21"/>
          <w:highlight w:val="none"/>
        </w:rPr>
        <w:t>）中被列入严重违法失信企业名单</w:t>
      </w:r>
      <w:r>
        <w:rPr>
          <w:rFonts w:hint="eastAsia" w:ascii="黑体" w:hAnsi="黑体" w:eastAsia="黑体" w:cs="黑体"/>
          <w:b/>
          <w:bCs/>
          <w:sz w:val="21"/>
          <w:szCs w:val="21"/>
          <w:highlight w:val="none"/>
          <w:lang w:eastAsia="zh-CN"/>
        </w:rPr>
        <w:t>。</w:t>
      </w:r>
    </w:p>
    <w:p w14:paraId="56DE5690">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b w:val="0"/>
          <w:bCs w:val="0"/>
          <w:sz w:val="21"/>
          <w:szCs w:val="21"/>
          <w:highlight w:val="none"/>
          <w:lang w:val="zh-CN"/>
        </w:rPr>
      </w:pPr>
      <w:r>
        <w:rPr>
          <w:rFonts w:hint="eastAsia" w:ascii="宋体" w:hAnsi="宋体" w:eastAsia="宋体" w:cs="宋体"/>
          <w:b w:val="0"/>
          <w:bCs w:val="0"/>
          <w:sz w:val="21"/>
          <w:szCs w:val="21"/>
          <w:highlight w:val="none"/>
        </w:rPr>
        <w:t>3.2本次招标不接受联合体投标。</w:t>
      </w:r>
    </w:p>
    <w:p w14:paraId="201DBAFF">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3.3与招标人存在利害关系可能影响招标公正性的法人、其他组织或者个人，不得参加本标段的投标；单位负责人为同一人或者存在控股、管理关系的不同单位，不得同时参加同一标段的投标，否则，其投标均无效。 </w:t>
      </w:r>
    </w:p>
    <w:p w14:paraId="18DB63E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4.技术成果经济补偿</w:t>
      </w:r>
    </w:p>
    <w:p w14:paraId="654C8EA2">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本次招标对未中标人投标文件中的技术成果</w:t>
      </w:r>
      <w:r>
        <w:rPr>
          <w:rFonts w:hint="eastAsia" w:ascii="宋体" w:hAnsi="宋体" w:eastAsia="宋体" w:cs="宋体"/>
          <w:sz w:val="21"/>
          <w:szCs w:val="21"/>
          <w:highlight w:val="none"/>
          <w:u w:val="single"/>
        </w:rPr>
        <w:t>不给予</w:t>
      </w:r>
      <w:r>
        <w:rPr>
          <w:rFonts w:hint="eastAsia" w:ascii="宋体" w:hAnsi="宋体" w:eastAsia="宋体" w:cs="宋体"/>
          <w:sz w:val="21"/>
          <w:szCs w:val="21"/>
          <w:highlight w:val="none"/>
        </w:rPr>
        <w:t>经济补偿。</w:t>
      </w:r>
    </w:p>
    <w:p w14:paraId="1700E5A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5.</w:t>
      </w:r>
      <w:r>
        <w:rPr>
          <w:rFonts w:hint="eastAsia" w:ascii="宋体" w:hAnsi="宋体" w:eastAsia="宋体" w:cs="宋体"/>
          <w:sz w:val="21"/>
          <w:szCs w:val="21"/>
          <w:highlight w:val="none"/>
          <w:lang w:val="en-US" w:eastAsia="zh-CN"/>
        </w:rPr>
        <w:t>投标预约</w:t>
      </w:r>
    </w:p>
    <w:p w14:paraId="6F2194B4">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5.1预约时间：自本公告上网发布之日起至202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年</w:t>
      </w:r>
      <w:r>
        <w:rPr>
          <w:rFonts w:hint="eastAsia" w:ascii="宋体" w:hAnsi="宋体" w:cs="宋体"/>
          <w:sz w:val="21"/>
          <w:szCs w:val="21"/>
          <w:highlight w:val="none"/>
          <w:u w:val="single"/>
          <w:lang w:val="en-US" w:eastAsia="zh-CN"/>
        </w:rPr>
        <w:t>3</w:t>
      </w:r>
      <w:r>
        <w:rPr>
          <w:rFonts w:hint="eastAsia" w:ascii="宋体" w:hAnsi="宋体" w:eastAsia="宋体" w:cs="宋体"/>
          <w:sz w:val="21"/>
          <w:szCs w:val="21"/>
          <w:highlight w:val="none"/>
        </w:rPr>
        <w:t>月</w:t>
      </w:r>
      <w:r>
        <w:rPr>
          <w:rFonts w:hint="eastAsia" w:ascii="宋体" w:hAnsi="宋体" w:cs="宋体"/>
          <w:sz w:val="21"/>
          <w:szCs w:val="21"/>
          <w:highlight w:val="none"/>
          <w:u w:val="single"/>
          <w:lang w:val="en-US" w:eastAsia="zh-CN"/>
        </w:rPr>
        <w:t>7</w:t>
      </w:r>
      <w:r>
        <w:rPr>
          <w:rFonts w:hint="eastAsia" w:ascii="宋体" w:hAnsi="宋体" w:eastAsia="宋体" w:cs="宋体"/>
          <w:sz w:val="21"/>
          <w:szCs w:val="21"/>
          <w:highlight w:val="none"/>
        </w:rPr>
        <w:t>日，每日工作时间：上午9:00至11:30整，下午13:30至17:30整（北京时间，双休、节假日除外）。</w:t>
      </w:r>
    </w:p>
    <w:p w14:paraId="3FF39C3A">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预约方式：凡符合资格要求并有意愿参加本项目的投标人，请如实填写《申请函》（格式见本项目公告附件）并加盖公章，发彩色扫描件至邮箱（1972125847@qq.com）中，并致电招标代理确认邮件送达，确认预约是否成功。凡预约成功的投标人，招标代理将邮寄一份纸质招标文件。</w:t>
      </w:r>
    </w:p>
    <w:p w14:paraId="5F05DBB5">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招标文件资料费</w:t>
      </w:r>
      <w:r>
        <w:rPr>
          <w:rFonts w:hint="eastAsia" w:ascii="宋体" w:hAnsi="宋体" w:eastAsia="宋体" w:cs="宋体"/>
          <w:sz w:val="21"/>
          <w:szCs w:val="21"/>
          <w:highlight w:val="none"/>
        </w:rPr>
        <w:t>300元</w:t>
      </w:r>
      <w:r>
        <w:rPr>
          <w:rFonts w:hint="eastAsia" w:ascii="宋体" w:hAnsi="宋体" w:eastAsia="宋体" w:cs="宋体"/>
          <w:sz w:val="21"/>
          <w:szCs w:val="21"/>
          <w:highlight w:val="none"/>
        </w:rPr>
        <w:t>/套。</w:t>
      </w:r>
    </w:p>
    <w:p w14:paraId="1585FC00">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招标代理联系人：</w:t>
      </w:r>
      <w:r>
        <w:rPr>
          <w:rFonts w:hint="eastAsia" w:ascii="宋体" w:hAnsi="宋体" w:cs="宋体"/>
          <w:sz w:val="21"/>
          <w:szCs w:val="21"/>
          <w:highlight w:val="none"/>
          <w:lang w:val="en-US" w:eastAsia="zh-CN"/>
        </w:rPr>
        <w:t>李</w:t>
      </w:r>
      <w:r>
        <w:rPr>
          <w:rFonts w:hint="eastAsia" w:ascii="宋体" w:hAnsi="宋体" w:eastAsia="宋体" w:cs="宋体"/>
          <w:sz w:val="21"/>
          <w:szCs w:val="21"/>
          <w:highlight w:val="none"/>
          <w:lang w:val="en-US" w:eastAsia="zh-CN"/>
        </w:rPr>
        <w:t>工</w:t>
      </w:r>
      <w:r>
        <w:rPr>
          <w:rFonts w:hint="eastAsia" w:ascii="宋体" w:hAnsi="宋体" w:eastAsia="宋体" w:cs="宋体"/>
          <w:sz w:val="21"/>
          <w:szCs w:val="21"/>
          <w:highlight w:val="none"/>
        </w:rPr>
        <w:t>，联系电话：</w:t>
      </w:r>
      <w:r>
        <w:rPr>
          <w:rFonts w:hint="eastAsia" w:ascii="宋体" w:hAnsi="宋体" w:eastAsia="宋体" w:cs="宋体"/>
          <w:sz w:val="21"/>
          <w:szCs w:val="21"/>
          <w:highlight w:val="none"/>
          <w:lang w:val="en-US" w:eastAsia="zh-CN"/>
        </w:rPr>
        <w:t>18962742739</w:t>
      </w:r>
      <w:r>
        <w:rPr>
          <w:rFonts w:hint="eastAsia" w:ascii="宋体" w:hAnsi="宋体" w:eastAsia="宋体" w:cs="宋体"/>
          <w:sz w:val="21"/>
          <w:szCs w:val="21"/>
          <w:highlight w:val="none"/>
        </w:rPr>
        <w:t>。</w:t>
      </w:r>
    </w:p>
    <w:p w14:paraId="3F178FD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注：未按上述要求进行预约及支付招标文件费用的，视为放弃本项目投标。</w:t>
      </w:r>
    </w:p>
    <w:p w14:paraId="54657B3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6.投标文件的递交及相关事宜</w:t>
      </w:r>
    </w:p>
    <w:p w14:paraId="0F7E27DD">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6.1 招标人将于下列时间和地点组织进行工程现场踏勘并召开投标预备会。 </w:t>
      </w:r>
    </w:p>
    <w:p w14:paraId="2CBB2B7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踏勘现场时间及地点：招标人不组织现场考察，投标人如需进行现场考察，可自行前往，考察费用由投标人自理，安全自负。</w:t>
      </w:r>
    </w:p>
    <w:p w14:paraId="6543E831">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投标预备会时间及地点：不召开。</w:t>
      </w:r>
    </w:p>
    <w:p w14:paraId="5F8FA99A">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6.2递交投标文件截止时间、地点</w:t>
      </w:r>
    </w:p>
    <w:p w14:paraId="4EB3626D">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（1）递交投标文件截止时间（开标时间）：2024年</w:t>
      </w:r>
      <w:r>
        <w:rPr>
          <w:rFonts w:hint="eastAsia" w:ascii="宋体" w:hAnsi="宋体" w:cs="宋体"/>
          <w:sz w:val="21"/>
          <w:szCs w:val="21"/>
          <w:highlight w:val="none"/>
          <w:u w:val="single"/>
          <w:lang w:val="en-US" w:eastAsia="zh-CN"/>
        </w:rPr>
        <w:t>3</w:t>
      </w:r>
      <w:r>
        <w:rPr>
          <w:rFonts w:hint="eastAsia" w:ascii="宋体" w:hAnsi="宋体" w:eastAsia="宋体" w:cs="宋体"/>
          <w:sz w:val="21"/>
          <w:szCs w:val="21"/>
          <w:highlight w:val="none"/>
        </w:rPr>
        <w:t>月</w:t>
      </w:r>
      <w:ins w:id="0" w:author="方寸zth" w:date="2025-02-28T09:42:49Z">
        <w:r>
          <w:rPr>
            <w:rFonts w:hint="eastAsia" w:ascii="宋体" w:hAnsi="宋体" w:cs="宋体"/>
            <w:sz w:val="21"/>
            <w:szCs w:val="21"/>
            <w:highlight w:val="none"/>
            <w:u w:val="single"/>
            <w:lang w:val="en-US" w:eastAsia="zh-CN"/>
          </w:rPr>
          <w:t>21</w:t>
        </w:r>
      </w:ins>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rPr>
        <w:t>时30分（北京时间）</w:t>
      </w:r>
    </w:p>
    <w:p w14:paraId="67622BC6">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（2）递交投标文件地点（开标地点）：</w:t>
      </w:r>
      <w:r>
        <w:rPr>
          <w:rFonts w:hint="eastAsia" w:ascii="宋体" w:hAnsi="宋体" w:eastAsia="宋体" w:cs="宋体"/>
          <w:sz w:val="21"/>
          <w:szCs w:val="21"/>
          <w:highlight w:val="none"/>
          <w:u w:val="single"/>
          <w:lang w:eastAsia="zh-CN"/>
        </w:rPr>
        <w:t>南通市崇川区鸿运城市花苑18栋</w:t>
      </w:r>
      <w:r>
        <w:rPr>
          <w:rFonts w:hint="eastAsia" w:ascii="宋体" w:hAnsi="宋体" w:eastAsia="宋体" w:cs="宋体"/>
          <w:sz w:val="21"/>
          <w:szCs w:val="21"/>
          <w:highlight w:val="none"/>
        </w:rPr>
        <w:t>，如有变动，另行通知。</w:t>
      </w:r>
    </w:p>
    <w:p w14:paraId="52A66648">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6.3逾期送达的、未送达指定地点的或不按照招标文件要求密封的投标文件，招标人将予以拒收。</w:t>
      </w:r>
    </w:p>
    <w:p w14:paraId="6B3DA1B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发布公告的媒介</w:t>
      </w:r>
    </w:p>
    <w:p w14:paraId="1ADC610C">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本次招标公告在南通市交通运输局网站（http://jtysj.nantong.gov.cn）上发布。南通市交通运输局网站是本项目招标公告、招标文件澄清、补遗书、中标候选人公示、中标公告等招标信息约定的唯一公开发布媒介。</w:t>
      </w:r>
    </w:p>
    <w:p w14:paraId="3741A45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.其他</w:t>
      </w:r>
    </w:p>
    <w:p w14:paraId="04EB45F6">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.1招标人邀请投标人的法定代表人或其授权代理人准时参与开标会，投标人未派遣法定代表人或其授权代理人参与开标会的，视为默认开标结果。</w:t>
      </w:r>
    </w:p>
    <w:p w14:paraId="4411E5AE">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.2对开标过程有异议的，请于开标过程中提出，如无投标人提出异议，视同默认开标过程及结果。</w:t>
      </w:r>
    </w:p>
    <w:p w14:paraId="3506B834">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.3投标人在递交投标文件时，应按投标人须知前附表规定提交投标保证金。</w:t>
      </w:r>
    </w:p>
    <w:p w14:paraId="38FD9E40">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4已获取招标文件的投标人，不得擅自放弃投标，若因故确需放弃，则须在提交投标文件截止之日3日前书面告知招标人或代理单位，如无故不参加投标而造成投标人不足3家而重新招标的，若重新招标的招标范围、规模和资格要求等未发生改变，招标人可以拒绝其参加重新招标的投标。</w:t>
      </w:r>
    </w:p>
    <w:p w14:paraId="5B98786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联系方式</w:t>
      </w:r>
    </w:p>
    <w:p w14:paraId="7F0D625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招 标 人：</w:t>
      </w:r>
      <w:r>
        <w:rPr>
          <w:rFonts w:hint="eastAsia" w:ascii="宋体" w:hAnsi="宋体" w:eastAsia="宋体" w:cs="宋体"/>
          <w:sz w:val="21"/>
          <w:szCs w:val="21"/>
          <w:highlight w:val="none"/>
          <w:lang w:eastAsia="zh-CN"/>
        </w:rPr>
        <w:t>南通市港航事业发展中心</w:t>
      </w:r>
    </w:p>
    <w:p w14:paraId="253B6F6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    址：南通市外环西路99号</w:t>
      </w:r>
    </w:p>
    <w:p w14:paraId="57873F4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    话：0513-83549373</w:t>
      </w:r>
    </w:p>
    <w:p w14:paraId="6773585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联 系 人：缪铧葳</w:t>
      </w:r>
    </w:p>
    <w:p w14:paraId="379CFE4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招标代理：国信国际工程咨询集团股份有限公司</w:t>
      </w:r>
    </w:p>
    <w:p w14:paraId="04719F6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 xml:space="preserve">地址：南京市建邺区新城科技园国际研发总园2栋7层 </w:t>
      </w:r>
    </w:p>
    <w:p w14:paraId="443D424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电话：</w:t>
      </w:r>
      <w:r>
        <w:rPr>
          <w:rFonts w:hint="eastAsia" w:ascii="宋体" w:hAnsi="宋体" w:cs="宋体"/>
          <w:sz w:val="21"/>
          <w:szCs w:val="21"/>
          <w:highlight w:val="none"/>
          <w:lang w:eastAsia="zh-CN"/>
        </w:rPr>
        <w:t>18962742739</w:t>
      </w:r>
      <w:r>
        <w:rPr>
          <w:rFonts w:hint="eastAsia" w:ascii="宋体" w:hAnsi="宋体" w:eastAsia="宋体" w:cs="宋体"/>
          <w:sz w:val="21"/>
          <w:szCs w:val="21"/>
          <w:highlight w:val="none"/>
          <w:lang w:eastAsia="zh-CN"/>
        </w:rPr>
        <w:t xml:space="preserve"> </w:t>
      </w:r>
    </w:p>
    <w:p w14:paraId="6B2D50F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highlight w:val="none"/>
        </w:rPr>
      </w:pPr>
      <w:r>
        <w:rPr>
          <w:rFonts w:hint="eastAsia" w:ascii="宋体" w:hAnsi="宋体" w:eastAsia="宋体" w:cs="宋体"/>
          <w:sz w:val="21"/>
          <w:szCs w:val="21"/>
          <w:highlight w:val="none"/>
          <w:lang w:eastAsia="zh-CN"/>
        </w:rPr>
        <w:t>联系人：</w:t>
      </w:r>
      <w:r>
        <w:rPr>
          <w:rFonts w:hint="eastAsia" w:ascii="宋体" w:hAnsi="宋体" w:cs="宋体"/>
          <w:sz w:val="21"/>
          <w:szCs w:val="21"/>
          <w:highlight w:val="none"/>
          <w:lang w:eastAsia="zh-CN"/>
        </w:rPr>
        <w:t>李工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方寸zth">
    <w15:presenceInfo w15:providerId="WPS Office" w15:userId="5131012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D4A23"/>
    <w:rsid w:val="1E3D4A23"/>
    <w:rsid w:val="245F5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2025-02-28T01:50:00Z</dcterms:created>
  <dc:creator>方寸zth</dc:creator>
  <cp:lastModifiedBy>方寸zth</cp:lastModifiedBy>
  <dcterms:modified xsi:type="dcterms:W3CDTF">2025-02-28T01:52:04Z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CA8EC07BBA0248C983F6EF884882086A_11</vt:lpwstr>
  </property>
  <property fmtid="{D5CDD505-2E9C-101B-9397-08002B2CF9AE}" pid="4" name="KSOTemplateDocerSaveRecord">
    <vt:lpwstr>eyJoZGlkIjoiYzllZmRlYTM4NmViOGI3NGVjY2NkNTEyNTNkZDYwYzQiLCJ1c2VySWQiOiIxMDYzMjMyNjI2In0=</vt:lpwstr>
  </property>
</Properties>
</file>